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92" w:rsidRPr="00066415" w:rsidRDefault="00907392" w:rsidP="00907392">
      <w:pPr>
        <w:jc w:val="center"/>
        <w:rPr>
          <w:rFonts w:cs="B Nazanin" w:hint="cs"/>
          <w:sz w:val="30"/>
          <w:szCs w:val="30"/>
          <w:rtl/>
          <w:lang w:bidi="fa-IR"/>
        </w:rPr>
      </w:pPr>
      <w:r w:rsidRPr="00066415">
        <w:rPr>
          <w:rFonts w:cs="B Nazanin" w:hint="cs"/>
          <w:sz w:val="30"/>
          <w:szCs w:val="30"/>
          <w:rtl/>
          <w:lang w:bidi="fa-IR"/>
        </w:rPr>
        <w:t>درخواست انتقال موقت (مهمان)</w:t>
      </w:r>
    </w:p>
    <w:p w:rsidR="00907392" w:rsidRPr="004E4A63" w:rsidRDefault="00907392" w:rsidP="00907392">
      <w:pPr>
        <w:jc w:val="center"/>
        <w:rPr>
          <w:rFonts w:cs="2  Lotus" w:hint="cs"/>
          <w:sz w:val="22"/>
          <w:szCs w:val="22"/>
          <w:rtl/>
          <w:lang w:bidi="fa-IR"/>
        </w:rPr>
      </w:pPr>
    </w:p>
    <w:tbl>
      <w:tblPr>
        <w:bidiVisual/>
        <w:tblW w:w="11060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2901"/>
        <w:gridCol w:w="879"/>
        <w:gridCol w:w="1048"/>
        <w:gridCol w:w="711"/>
        <w:gridCol w:w="2337"/>
        <w:gridCol w:w="337"/>
        <w:gridCol w:w="879"/>
        <w:gridCol w:w="976"/>
      </w:tblGrid>
      <w:tr w:rsidR="00907392" w:rsidRPr="00B22F1C" w:rsidDel="00995FD5" w:rsidTr="00C85BE0">
        <w:trPr>
          <w:trHeight w:val="3240"/>
          <w:del w:id="0" w:author="MRT" w:date="2018-09-15T12:34:00Z"/>
        </w:trPr>
        <w:tc>
          <w:tcPr>
            <w:tcW w:w="11060" w:type="dxa"/>
            <w:gridSpan w:val="9"/>
            <w:tcBorders>
              <w:left w:val="thinThickThinSmallGap" w:sz="12" w:space="0" w:color="auto"/>
              <w:bottom w:val="thinThickThinSmallGap" w:sz="12" w:space="0" w:color="auto"/>
              <w:right w:val="thinThickThinSmallGap" w:sz="12" w:space="0" w:color="auto"/>
            </w:tcBorders>
          </w:tcPr>
          <w:p w:rsidR="00907392" w:rsidRPr="00062E39" w:rsidDel="00995FD5" w:rsidRDefault="00907392" w:rsidP="00CB0EC0">
            <w:pPr>
              <w:jc w:val="lowKashida"/>
              <w:rPr>
                <w:del w:id="1" w:author="MRT" w:date="2018-09-15T12:34:00Z"/>
                <w:rFonts w:cs="B Titr" w:hint="cs"/>
                <w:sz w:val="20"/>
                <w:szCs w:val="20"/>
                <w:rtl/>
                <w:lang w:bidi="fa-IR"/>
              </w:rPr>
            </w:pPr>
            <w:r w:rsidRPr="00062E39">
              <w:rPr>
                <w:rFonts w:cs="B Titr" w:hint="cs"/>
                <w:sz w:val="20"/>
                <w:szCs w:val="20"/>
                <w:rtl/>
                <w:lang w:bidi="fa-IR"/>
              </w:rPr>
              <w:t>ریاست محترم دانشکده فنی و حرفه ای</w:t>
            </w:r>
            <w:r w:rsidR="00F1093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دختران </w:t>
            </w:r>
            <w:r w:rsidRPr="00062E39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توحید آمل</w:t>
            </w:r>
          </w:p>
          <w:p w:rsidR="00907392" w:rsidRPr="00907392" w:rsidRDefault="00907392" w:rsidP="00F1093D">
            <w:pPr>
              <w:jc w:val="lowKashida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907392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 xml:space="preserve">با سلام و احترام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اینجانب                                      دانشجو ی رشته :                                 ورودی مهر </w:t>
            </w:r>
            <w:r w:rsidR="00C41D17" w:rsidRPr="00C41D17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بهمن </w:t>
            </w:r>
            <w:r w:rsidR="00C41D17" w:rsidRPr="00C41D17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سال تحصیلی       </w:t>
            </w:r>
            <w:r w:rsidR="00C41D1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مقطع کاردانی</w:t>
            </w:r>
            <w:r w:rsidR="00C41D17" w:rsidRPr="00C41D17">
              <w:rPr>
                <w:sz w:val="28"/>
                <w:szCs w:val="28"/>
                <w:rtl/>
                <w:lang w:bidi="fa-IR"/>
              </w:rPr>
              <w:t>□</w:t>
            </w:r>
            <w:r w:rsidRPr="00C41D1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کارشناسی</w:t>
            </w:r>
            <w:r w:rsidR="00C41D17" w:rsidRPr="00C41D17">
              <w:rPr>
                <w:sz w:val="28"/>
                <w:szCs w:val="28"/>
                <w:rtl/>
                <w:lang w:bidi="fa-IR"/>
              </w:rPr>
              <w:t>□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دوره</w:t>
            </w:r>
            <w:r w:rsidR="00246A69">
              <w:rPr>
                <w:rFonts w:cs="B Nazanin" w:hint="cs"/>
                <w:sz w:val="22"/>
                <w:szCs w:val="22"/>
                <w:rtl/>
                <w:lang w:bidi="fa-IR"/>
              </w:rPr>
              <w:t>: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روزانه </w:t>
            </w:r>
            <w:r w:rsidR="00736FBE" w:rsidRPr="00736FBE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شبانه </w:t>
            </w:r>
            <w:r w:rsidR="00736FBE" w:rsidRPr="00736FBE">
              <w:rPr>
                <w:sz w:val="28"/>
                <w:szCs w:val="28"/>
                <w:rtl/>
                <w:lang w:bidi="fa-IR"/>
              </w:rPr>
              <w:t>□</w:t>
            </w:r>
            <w:r w:rsidR="00736FB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که در</w:t>
            </w:r>
            <w:r w:rsidR="00736FB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ترم جاری تعداد    </w:t>
            </w:r>
            <w:r w:rsidR="003A296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</w:t>
            </w:r>
            <w:r w:rsidR="00736FB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واحد اخذ نموده و در ترمهای قبل نیز تعداد     </w:t>
            </w:r>
            <w:r w:rsidR="003A296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واحد را با معدل کل:      </w:t>
            </w:r>
          </w:p>
          <w:p w:rsidR="00907392" w:rsidRPr="00907392" w:rsidRDefault="00907392" w:rsidP="00736FBE">
            <w:pPr>
              <w:jc w:val="lowKashida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گذرانده ام  با اطلاع کامل از دستورالعمل های مربوط و با توجه به مشکلات خاص ذیل درخواست انتفال موقت (مهمان) جهت نیمسال اول </w:t>
            </w:r>
            <w:r w:rsidR="00736FBE" w:rsidRPr="00736FBE">
              <w:rPr>
                <w:sz w:val="28"/>
                <w:szCs w:val="28"/>
                <w:rtl/>
                <w:lang w:bidi="fa-IR"/>
              </w:rPr>
              <w:t>□</w:t>
            </w:r>
            <w:r w:rsidRPr="00736FB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دوم </w:t>
            </w:r>
            <w:r w:rsidR="00736FBE" w:rsidRPr="00736FBE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سال          تحصیلی        </w:t>
            </w:r>
            <w:r w:rsidR="001A2B46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به دانشکده فنی و حرفه ای             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یا دانشگاه                                   دارم .</w:t>
            </w:r>
          </w:p>
          <w:p w:rsidR="00907392" w:rsidRDefault="00907392" w:rsidP="00054712">
            <w:pPr>
              <w:jc w:val="lowKashida"/>
              <w:rPr>
                <w:rFonts w:cs="B Nazanin" w:hint="cs"/>
                <w:sz w:val="22"/>
                <w:szCs w:val="22"/>
                <w:rtl/>
                <w:lang w:bidi="fa-IR"/>
              </w:rPr>
            </w:pP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بیماری</w:t>
            </w:r>
            <w:r w:rsidR="001A2B46" w:rsidRPr="001A2B46">
              <w:rPr>
                <w:sz w:val="28"/>
                <w:szCs w:val="28"/>
                <w:rtl/>
                <w:lang w:bidi="fa-IR"/>
              </w:rPr>
              <w:t>□</w:t>
            </w:r>
            <w:r w:rsidRPr="001A2B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سرپرست خانواده قبل از قبولی در دانشگاه </w:t>
            </w:r>
            <w:r w:rsidR="001A2B46" w:rsidRPr="001A2B46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سرپرست خانواده بعد از دانشجویی</w:t>
            </w:r>
            <w:r w:rsidR="00C85BE0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6E442E" w:rsidRPr="006E442E">
              <w:rPr>
                <w:sz w:val="28"/>
                <w:szCs w:val="28"/>
                <w:rtl/>
                <w:lang w:bidi="fa-IR"/>
              </w:rPr>
              <w:t>□</w:t>
            </w:r>
            <w:r w:rsidRPr="006E442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ازدواج بعد از کنکور</w:t>
            </w:r>
            <w:r w:rsidR="006E442E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6E442E" w:rsidRPr="006E442E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="006E442E">
              <w:rPr>
                <w:rFonts w:cs="B Nazanin" w:hint="cs"/>
                <w:sz w:val="22"/>
                <w:szCs w:val="22"/>
                <w:rtl/>
                <w:lang w:bidi="fa-IR"/>
              </w:rPr>
              <w:t>ف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رزند شهید </w:t>
            </w:r>
            <w:r w:rsidR="006E442E" w:rsidRPr="006E442E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فرزند جانباز بالای 75</w:t>
            </w:r>
            <w:r w:rsidR="00054712">
              <w:rPr>
                <w:rFonts w:cs="B Nazanin" w:hint="cs"/>
                <w:sz w:val="22"/>
                <w:szCs w:val="22"/>
                <w:rtl/>
                <w:lang w:bidi="fa-IR"/>
              </w:rPr>
              <w:t>/0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</w:t>
            </w:r>
            <w:r w:rsidR="006E442E" w:rsidRPr="006E442E">
              <w:rPr>
                <w:sz w:val="28"/>
                <w:szCs w:val="28"/>
                <w:rtl/>
                <w:lang w:bidi="fa-IR"/>
              </w:rPr>
              <w:t>□</w:t>
            </w:r>
            <w:r w:rsidRPr="006E442E">
              <w:rPr>
                <w:rFonts w:cs="B Nazanin" w:hint="cs"/>
                <w:sz w:val="22"/>
                <w:szCs w:val="22"/>
                <w:rtl/>
                <w:lang w:bidi="fa-IR"/>
              </w:rPr>
              <w:t>ف</w:t>
            </w:r>
            <w:r w:rsidR="00BB5053">
              <w:rPr>
                <w:rFonts w:cs="B Nazanin" w:hint="cs"/>
                <w:sz w:val="22"/>
                <w:szCs w:val="22"/>
                <w:rtl/>
                <w:lang w:bidi="fa-IR"/>
              </w:rPr>
              <w:t>رزند جانباز 25</w:t>
            </w:r>
            <w:r w:rsidR="00054712">
              <w:rPr>
                <w:rFonts w:cs="B Nazanin" w:hint="cs"/>
                <w:sz w:val="22"/>
                <w:szCs w:val="22"/>
                <w:rtl/>
                <w:lang w:bidi="fa-IR"/>
              </w:rPr>
              <w:t>/0</w:t>
            </w:r>
            <w:r w:rsidR="00BB5053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یا 05</w:t>
            </w:r>
            <w:r w:rsidR="00BB5053" w:rsidRPr="00BB5053">
              <w:rPr>
                <w:rFonts w:cs="B Nazanin" w:hint="cs"/>
                <w:sz w:val="28"/>
                <w:szCs w:val="28"/>
                <w:rtl/>
                <w:lang w:bidi="fa-IR"/>
              </w:rPr>
              <w:t>/</w:t>
            </w:r>
            <w:r w:rsidR="00054712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="00BB5053" w:rsidRPr="00BB5053">
              <w:rPr>
                <w:sz w:val="28"/>
                <w:szCs w:val="28"/>
                <w:rtl/>
                <w:lang w:bidi="fa-IR"/>
              </w:rPr>
              <w:t>□</w:t>
            </w:r>
            <w:r w:rsidRPr="00BB505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مشکلات خانواده گی </w:t>
            </w:r>
            <w:r w:rsidR="00BB5053" w:rsidRPr="00BB5053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مشکلات اق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ت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صادی </w:t>
            </w:r>
            <w:r w:rsidR="00E5675D" w:rsidRPr="00E5675D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>فرزند همکار فرهنگی</w:t>
            </w:r>
            <w:r w:rsidR="00E5675D" w:rsidRPr="00E5675D">
              <w:rPr>
                <w:sz w:val="28"/>
                <w:szCs w:val="28"/>
                <w:rtl/>
                <w:lang w:bidi="fa-IR"/>
              </w:rPr>
              <w:t>□</w:t>
            </w:r>
            <w:r w:rsidRPr="00E5675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دوری راه</w:t>
            </w:r>
            <w:r w:rsidR="00E5675D" w:rsidRPr="00E5675D">
              <w:rPr>
                <w:sz w:val="28"/>
                <w:szCs w:val="28"/>
                <w:rtl/>
                <w:lang w:bidi="fa-IR"/>
              </w:rPr>
              <w:t>□</w:t>
            </w:r>
            <w:r w:rsidRPr="00E5675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عدم ارائه خوابگاه</w:t>
            </w:r>
            <w:r w:rsidR="00E5675D" w:rsidRPr="00A06A8B">
              <w:rPr>
                <w:sz w:val="28"/>
                <w:szCs w:val="28"/>
                <w:rtl/>
                <w:lang w:bidi="fa-IR"/>
              </w:rPr>
              <w:t>□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کمتر از 12 واحد باقی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مانده است.  </w:t>
            </w:r>
            <w:r w:rsidR="00A06A8B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تذکر مهم : در کلیه موارد اشاره شده پیوست مدارک الزامی است. 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</w:t>
            </w:r>
          </w:p>
          <w:p w:rsidR="00907392" w:rsidRPr="00907392" w:rsidDel="00995FD5" w:rsidRDefault="00907392" w:rsidP="00062E39">
            <w:pPr>
              <w:jc w:val="lowKashida"/>
              <w:rPr>
                <w:del w:id="2" w:author="MRT" w:date="2018-09-15T12:34:00Z"/>
                <w:rFonts w:cs="B Nazanin" w:hint="cs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شماره دانشجویی :                                                  </w:t>
            </w:r>
            <w:r w:rsidR="00A06A8B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                                                </w:t>
            </w:r>
            <w:r w:rsidRPr="00907392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   امضای دانشجو :</w:t>
            </w:r>
          </w:p>
          <w:p w:rsidR="00907392" w:rsidRPr="00B22F1C" w:rsidDel="00995FD5" w:rsidRDefault="00907392" w:rsidP="00CB0EC0">
            <w:pPr>
              <w:tabs>
                <w:tab w:val="left" w:pos="6893"/>
              </w:tabs>
              <w:rPr>
                <w:del w:id="3" w:author="MRT" w:date="2018-09-15T12:34:00Z"/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B215D7" w:rsidRPr="00B64583" w:rsidTr="00B215D7">
        <w:trPr>
          <w:trHeight w:val="205"/>
        </w:trPr>
        <w:tc>
          <w:tcPr>
            <w:tcW w:w="11060" w:type="dxa"/>
            <w:gridSpan w:val="9"/>
            <w:tcBorders>
              <w:top w:val="triple" w:sz="4" w:space="0" w:color="auto"/>
              <w:left w:val="trip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B215D7" w:rsidRPr="00B64583" w:rsidRDefault="00B215D7" w:rsidP="00760886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64583">
              <w:rPr>
                <w:rFonts w:cs="B Titr" w:hint="cs"/>
                <w:sz w:val="18"/>
                <w:szCs w:val="18"/>
                <w:rtl/>
                <w:lang w:bidi="fa-IR"/>
              </w:rPr>
              <w:t>ای</w:t>
            </w:r>
            <w:r w:rsidRPr="00B64583">
              <w:rPr>
                <w:rFonts w:cs="B Titr" w:hint="cs"/>
                <w:sz w:val="18"/>
                <w:szCs w:val="18"/>
                <w:shd w:val="clear" w:color="auto" w:fill="FFFFFF" w:themeFill="background1"/>
                <w:rtl/>
                <w:lang w:bidi="fa-IR"/>
              </w:rPr>
              <w:t>ن قسمت توسط دانشکده / آموزشکده مبدا</w:t>
            </w:r>
            <w:r>
              <w:rPr>
                <w:rFonts w:cs="B Titr" w:hint="cs"/>
                <w:sz w:val="18"/>
                <w:szCs w:val="18"/>
                <w:shd w:val="clear" w:color="auto" w:fill="FFFFFF" w:themeFill="background1"/>
                <w:rtl/>
                <w:lang w:bidi="fa-IR"/>
              </w:rPr>
              <w:t xml:space="preserve"> </w:t>
            </w:r>
            <w:r w:rsidRPr="00B64583">
              <w:rPr>
                <w:rFonts w:cs="B Titr" w:hint="cs"/>
                <w:sz w:val="18"/>
                <w:szCs w:val="18"/>
                <w:shd w:val="clear" w:color="auto" w:fill="FFFFFF" w:themeFill="background1"/>
                <w:rtl/>
                <w:lang w:bidi="fa-IR"/>
              </w:rPr>
              <w:t>تکمیل می گردد        شماره :  ........................................  تاریخ</w:t>
            </w:r>
            <w:r w:rsidR="00054712">
              <w:rPr>
                <w:rFonts w:cs="B Titr" w:hint="cs"/>
                <w:sz w:val="18"/>
                <w:szCs w:val="18"/>
                <w:shd w:val="clear" w:color="auto" w:fill="FFFFFF" w:themeFill="background1"/>
                <w:rtl/>
                <w:lang w:bidi="fa-IR"/>
              </w:rPr>
              <w:t xml:space="preserve"> </w:t>
            </w:r>
            <w:r w:rsidRPr="00B64583">
              <w:rPr>
                <w:rFonts w:cs="B Titr" w:hint="cs"/>
                <w:sz w:val="18"/>
                <w:szCs w:val="18"/>
                <w:shd w:val="clear" w:color="auto" w:fill="FFFFFF" w:themeFill="background1"/>
                <w:rtl/>
                <w:lang w:bidi="fa-IR"/>
              </w:rPr>
              <w:t xml:space="preserve">:  ........................  </w:t>
            </w:r>
          </w:p>
        </w:tc>
      </w:tr>
      <w:tr w:rsidR="00907392" w:rsidRPr="00B22F1C" w:rsidTr="00C85BE0">
        <w:tc>
          <w:tcPr>
            <w:tcW w:w="11060" w:type="dxa"/>
            <w:gridSpan w:val="9"/>
            <w:tcBorders>
              <w:top w:val="single" w:sz="12" w:space="0" w:color="auto"/>
              <w:left w:val="triple" w:sz="4" w:space="0" w:color="auto"/>
              <w:bottom w:val="nil"/>
              <w:right w:val="triple" w:sz="4" w:space="0" w:color="auto"/>
            </w:tcBorders>
          </w:tcPr>
          <w:p w:rsidR="00907392" w:rsidRPr="00B22F1C" w:rsidRDefault="00907392" w:rsidP="00CB0EC0">
            <w:pPr>
              <w:rPr>
                <w:rFonts w:cs="B Nazanin" w:hint="cs"/>
                <w:sz w:val="18"/>
                <w:szCs w:val="18"/>
                <w:rtl/>
                <w:lang w:bidi="fa-IR"/>
              </w:rPr>
            </w:pPr>
          </w:p>
        </w:tc>
      </w:tr>
      <w:tr w:rsidR="00907392" w:rsidRPr="00B22F1C" w:rsidTr="00C85BE0">
        <w:tc>
          <w:tcPr>
            <w:tcW w:w="11060" w:type="dxa"/>
            <w:gridSpan w:val="9"/>
            <w:tcBorders>
              <w:top w:val="nil"/>
              <w:left w:val="triple" w:sz="4" w:space="0" w:color="auto"/>
              <w:right w:val="triple" w:sz="4" w:space="0" w:color="auto"/>
            </w:tcBorders>
          </w:tcPr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از:دانشکده/آموزشکده فنی وحرفه ای دختران توحید آمل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به :دانشکده/آموزشکده فنی وحرفه ای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: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باسلام واحترام ,درخواست دانشجوی فوق به همراه </w:t>
            </w:r>
            <w:r>
              <w:rPr>
                <w:rFonts w:hint="cs"/>
                <w:sz w:val="18"/>
                <w:szCs w:val="18"/>
                <w:rtl/>
                <w:lang w:bidi="fa-IR"/>
              </w:rPr>
              <w:t xml:space="preserve">                 </w:t>
            </w:r>
            <w:r w:rsidR="00373D31">
              <w:rPr>
                <w:rFonts w:hint="cs"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hint="cs"/>
                <w:sz w:val="18"/>
                <w:szCs w:val="18"/>
                <w:rtl/>
                <w:lang w:bidi="fa-IR"/>
              </w:rPr>
              <w:t xml:space="preserve">  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برگ مدارک پیوست که شرایط خاص ذکرشده نیزموردتاییداین مرکزمی باشدجهت اخذواحدهای ذیل ارسال </w:t>
            </w:r>
            <w:r w:rsidR="00373D31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می گردد.خواهشمنداست ازنتیجه بررسی این مرکزرامطلع فرمائید.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rPr>
          <w:trHeight w:val="341"/>
        </w:trPr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940" w:type="dxa"/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درس </w:t>
            </w:r>
          </w:p>
        </w:tc>
        <w:tc>
          <w:tcPr>
            <w:tcW w:w="884" w:type="dxa"/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1056" w:type="dxa"/>
            <w:shd w:val="clear" w:color="auto" w:fill="FFFFFF" w:themeFill="background1"/>
          </w:tcPr>
          <w:p w:rsidR="00907392" w:rsidRPr="00F1093D" w:rsidRDefault="00907392" w:rsidP="00CB0EC0">
            <w:pPr>
              <w:jc w:val="center"/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تعداد واحد</w:t>
            </w:r>
          </w:p>
        </w:tc>
        <w:tc>
          <w:tcPr>
            <w:tcW w:w="713" w:type="dxa"/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681" w:type="dxa"/>
            <w:gridSpan w:val="2"/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درس                           </w:t>
            </w:r>
          </w:p>
        </w:tc>
        <w:tc>
          <w:tcPr>
            <w:tcW w:w="884" w:type="dxa"/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کد درس</w:t>
            </w:r>
          </w:p>
        </w:tc>
        <w:tc>
          <w:tcPr>
            <w:tcW w:w="904" w:type="dxa"/>
            <w:tcBorders>
              <w:right w:val="triple" w:sz="4" w:space="0" w:color="auto"/>
            </w:tcBorders>
            <w:shd w:val="clear" w:color="auto" w:fill="FFFFFF" w:themeFill="background1"/>
          </w:tcPr>
          <w:p w:rsidR="00907392" w:rsidRPr="00F1093D" w:rsidRDefault="00907392" w:rsidP="00CB0EC0">
            <w:pPr>
              <w:rPr>
                <w:rFonts w:cs="B Titr" w:hint="cs"/>
                <w:sz w:val="20"/>
                <w:szCs w:val="20"/>
                <w:rtl/>
                <w:lang w:bidi="fa-IR"/>
              </w:rPr>
            </w:pPr>
            <w:r w:rsidRPr="00F1093D">
              <w:rPr>
                <w:rFonts w:cs="B Titr" w:hint="cs"/>
                <w:sz w:val="20"/>
                <w:szCs w:val="20"/>
                <w:rtl/>
                <w:lang w:bidi="fa-IR"/>
              </w:rPr>
              <w:t>تعدادواحد</w:t>
            </w:r>
          </w:p>
        </w:tc>
      </w:tr>
      <w:tr w:rsidR="00907392" w:rsidRPr="00E707E9" w:rsidTr="00B215D7">
        <w:trPr>
          <w:trHeight w:val="323"/>
        </w:trPr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940" w:type="dxa"/>
          </w:tcPr>
          <w:p w:rsidR="00907392" w:rsidRPr="00E707E9" w:rsidRDefault="00907392" w:rsidP="00CB0EC0">
            <w:pPr>
              <w:tabs>
                <w:tab w:val="left" w:pos="237"/>
                <w:tab w:val="left" w:pos="291"/>
                <w:tab w:val="left" w:pos="373"/>
                <w:tab w:val="center" w:pos="1220"/>
                <w:tab w:val="right" w:pos="2261"/>
              </w:tabs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jc w:val="lowKashida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940" w:type="dxa"/>
          </w:tcPr>
          <w:p w:rsidR="00907392" w:rsidRPr="00E707E9" w:rsidRDefault="00907392" w:rsidP="00CB0EC0">
            <w:pPr>
              <w:tabs>
                <w:tab w:val="right" w:pos="2261"/>
              </w:tabs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rPr>
          <w:trHeight w:val="281"/>
        </w:trPr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940" w:type="dxa"/>
          </w:tcPr>
          <w:p w:rsidR="00907392" w:rsidRPr="00E707E9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940" w:type="dxa"/>
          </w:tcPr>
          <w:p w:rsidR="00907392" w:rsidRPr="00E707E9" w:rsidRDefault="00907392" w:rsidP="00CB0EC0">
            <w:pPr>
              <w:tabs>
                <w:tab w:val="left" w:pos="536"/>
                <w:tab w:val="right" w:pos="2261"/>
              </w:tabs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c>
          <w:tcPr>
            <w:tcW w:w="998" w:type="dxa"/>
            <w:tcBorders>
              <w:left w:val="triple" w:sz="4" w:space="0" w:color="auto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940" w:type="dxa"/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07392" w:rsidRPr="00E707E9" w:rsidTr="00B215D7">
        <w:tc>
          <w:tcPr>
            <w:tcW w:w="998" w:type="dxa"/>
            <w:tcBorders>
              <w:left w:val="trip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E707E9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940" w:type="dxa"/>
            <w:tcBorders>
              <w:left w:val="single" w:sz="4" w:space="0" w:color="000000"/>
            </w:tcBorders>
          </w:tcPr>
          <w:p w:rsidR="00907392" w:rsidRPr="00E707E9" w:rsidRDefault="00907392" w:rsidP="00CB0EC0">
            <w:pP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tabs>
                <w:tab w:val="left" w:pos="660"/>
              </w:tabs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56" w:type="dxa"/>
            <w:shd w:val="clear" w:color="auto" w:fill="auto"/>
          </w:tcPr>
          <w:p w:rsidR="00907392" w:rsidRPr="00E707E9" w:rsidRDefault="00907392" w:rsidP="00CB0EC0">
            <w:pPr>
              <w:jc w:val="center"/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3" w:type="dxa"/>
            <w:shd w:val="clear" w:color="auto" w:fill="FFFFFF" w:themeFill="background1"/>
          </w:tcPr>
          <w:p w:rsidR="00907392" w:rsidRPr="00E707E9" w:rsidRDefault="003A296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907392" w:rsidRPr="00E707E9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:rsidR="00907392" w:rsidRPr="00E707E9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904" w:type="dxa"/>
            <w:tcBorders>
              <w:bottom w:val="single" w:sz="4" w:space="0" w:color="000000"/>
              <w:right w:val="triple" w:sz="4" w:space="0" w:color="auto"/>
            </w:tcBorders>
          </w:tcPr>
          <w:p w:rsidR="00907392" w:rsidRPr="00E707E9" w:rsidRDefault="00907392" w:rsidP="00CB0EC0">
            <w:pPr>
              <w:jc w:val="center"/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</w:tr>
      <w:tr w:rsidR="00907392" w:rsidRPr="00B22F1C" w:rsidTr="00B215D7">
        <w:trPr>
          <w:trHeight w:val="744"/>
        </w:trPr>
        <w:tc>
          <w:tcPr>
            <w:tcW w:w="6591" w:type="dxa"/>
            <w:gridSpan w:val="5"/>
            <w:tcBorders>
              <w:left w:val="triple" w:sz="4" w:space="0" w:color="auto"/>
              <w:bottom w:val="triple" w:sz="4" w:space="0" w:color="auto"/>
              <w:right w:val="single" w:sz="4" w:space="0" w:color="000000"/>
            </w:tcBorders>
          </w:tcPr>
          <w:p w:rsidR="00907392" w:rsidRPr="00B22F1C" w:rsidRDefault="00907392" w:rsidP="00CB0EC0">
            <w:pPr>
              <w:numPr>
                <w:ilvl w:val="0"/>
                <w:numId w:val="1"/>
              </w:numPr>
              <w:rPr>
                <w:rFonts w:cs="B Titr" w:hint="cs"/>
                <w:sz w:val="18"/>
                <w:szCs w:val="18"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تغییردرعناوین وتعدادواحدهای فوق صرفاًبانظراین مرکزباشد.</w:t>
            </w:r>
          </w:p>
          <w:p w:rsidR="00907392" w:rsidRPr="00B22F1C" w:rsidRDefault="00907392" w:rsidP="00CB0EC0">
            <w:pPr>
              <w:numPr>
                <w:ilvl w:val="0"/>
                <w:numId w:val="1"/>
              </w:num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تغییردرعناوین وتعدادواحدهای فوق درصورت عدم ارائه بانظرگروه آموزشی مرکزمقصدبلامانع است.</w:t>
            </w:r>
          </w:p>
        </w:tc>
        <w:tc>
          <w:tcPr>
            <w:tcW w:w="2338" w:type="dxa"/>
            <w:tcBorders>
              <w:left w:val="single" w:sz="4" w:space="0" w:color="000000"/>
              <w:bottom w:val="triple" w:sz="4" w:space="0" w:color="auto"/>
            </w:tcBorders>
          </w:tcPr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مهروامضااستادراهنما/مدیرگروه: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gridSpan w:val="3"/>
            <w:tcBorders>
              <w:left w:val="single" w:sz="4" w:space="0" w:color="000000"/>
              <w:bottom w:val="triple" w:sz="4" w:space="0" w:color="auto"/>
              <w:right w:val="triple" w:sz="4" w:space="0" w:color="auto"/>
            </w:tcBorders>
          </w:tcPr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مهروامضاء مبداء</w:t>
            </w:r>
          </w:p>
        </w:tc>
      </w:tr>
      <w:tr w:rsidR="00B215D7" w:rsidRPr="00DF0629" w:rsidTr="00B215D7">
        <w:tc>
          <w:tcPr>
            <w:tcW w:w="11060" w:type="dxa"/>
            <w:gridSpan w:val="9"/>
            <w:tcBorders>
              <w:top w:val="thinThickSmallGap" w:sz="12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5D7" w:rsidRPr="00DF0629" w:rsidRDefault="00B215D7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DF0629">
              <w:rPr>
                <w:rFonts w:cs="B Titr" w:hint="cs"/>
                <w:sz w:val="18"/>
                <w:szCs w:val="18"/>
                <w:rtl/>
                <w:lang w:bidi="fa-IR"/>
              </w:rPr>
              <w:t>این قسمت توسط</w:t>
            </w:r>
            <w:r w:rsidR="0005471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DF0629">
              <w:rPr>
                <w:rFonts w:cs="B Titr" w:hint="cs"/>
                <w:sz w:val="18"/>
                <w:szCs w:val="18"/>
                <w:rtl/>
                <w:lang w:bidi="fa-IR"/>
              </w:rPr>
              <w:t>دانشکده /آموزشکده مقصد تکمیل می گردد. شماره :                                               تاریخ:            /      /</w:t>
            </w:r>
          </w:p>
        </w:tc>
      </w:tr>
      <w:tr w:rsidR="00907392" w:rsidRPr="00B22F1C" w:rsidTr="00B215D7">
        <w:trPr>
          <w:trHeight w:val="2064"/>
        </w:trPr>
        <w:tc>
          <w:tcPr>
            <w:tcW w:w="11060" w:type="dxa"/>
            <w:gridSpan w:val="9"/>
            <w:tcBorders>
              <w:top w:val="nil"/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از:دانشکده/ آموزشکده فنی وحرفه ای ............................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به: دانشکده /آموزشکده فنی وحرفه ای 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باسلام واحترام :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مدرک دانشجوی فوق بررسی وبادرخواست نامبرده به دلیل ...............................................مخالفت گردید لذادرخواست و</w:t>
            </w:r>
            <w:r w:rsidR="0005471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مدارک وی عیناًعودت داده می شود.</w:t>
            </w:r>
          </w:p>
          <w:p w:rsidR="00907392" w:rsidRPr="00B22F1C" w:rsidRDefault="00907392" w:rsidP="00054712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مدارک دانشجوی فوق بررسی گردید وبادرخواست نامبرده موافقت گردید لذا به نامبرده اعلام تادرتاریخ       /      /       جهت اخذ واحد به این مرکز</w:t>
            </w:r>
            <w:r w:rsidR="0005471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>مراجعه نمایند.</w:t>
            </w:r>
          </w:p>
          <w:p w:rsidR="00907392" w:rsidRPr="00B22F1C" w:rsidRDefault="00907392" w:rsidP="00CB0EC0">
            <w:pPr>
              <w:rPr>
                <w:rFonts w:cs="B Titr" w:hint="cs"/>
                <w:sz w:val="18"/>
                <w:szCs w:val="18"/>
                <w:rtl/>
                <w:lang w:bidi="fa-IR"/>
              </w:rPr>
            </w:pP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</w:t>
            </w:r>
            <w:r w:rsidR="0005471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                                                   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  مهرو امضاء</w:t>
            </w:r>
            <w:r w:rsidR="0005471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رئیس</w:t>
            </w:r>
            <w:r w:rsidRPr="00B22F1C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دانشکده/ آموزشکده مقصد</w:t>
            </w:r>
          </w:p>
        </w:tc>
      </w:tr>
    </w:tbl>
    <w:p w:rsidR="00907392" w:rsidRPr="00F1093D" w:rsidRDefault="00B215D7" w:rsidP="00F1093D">
      <w:pPr>
        <w:rPr>
          <w:rFonts w:cs="B Titr"/>
          <w:sz w:val="18"/>
          <w:szCs w:val="18"/>
        </w:rPr>
      </w:pPr>
      <w:r w:rsidRPr="00F1093D">
        <w:rPr>
          <w:rFonts w:cs="B Titr" w:hint="cs"/>
          <w:sz w:val="18"/>
          <w:szCs w:val="18"/>
          <w:rtl/>
        </w:rPr>
        <w:t xml:space="preserve">آدرس : مازندران </w:t>
      </w:r>
      <w:r w:rsidRPr="00F1093D">
        <w:rPr>
          <w:rFonts w:hint="cs"/>
          <w:sz w:val="18"/>
          <w:szCs w:val="18"/>
          <w:rtl/>
        </w:rPr>
        <w:t>–</w:t>
      </w:r>
      <w:r w:rsidRPr="00F1093D">
        <w:rPr>
          <w:rFonts w:cs="B Titr" w:hint="cs"/>
          <w:sz w:val="18"/>
          <w:szCs w:val="18"/>
          <w:rtl/>
        </w:rPr>
        <w:t xml:space="preserve">آمل </w:t>
      </w:r>
      <w:r w:rsidRPr="00F1093D">
        <w:rPr>
          <w:rFonts w:hint="cs"/>
          <w:sz w:val="18"/>
          <w:szCs w:val="18"/>
          <w:rtl/>
        </w:rPr>
        <w:t>–</w:t>
      </w:r>
      <w:r w:rsidRPr="00F1093D">
        <w:rPr>
          <w:rFonts w:cs="B Titr" w:hint="cs"/>
          <w:sz w:val="18"/>
          <w:szCs w:val="18"/>
          <w:rtl/>
        </w:rPr>
        <w:t>امامزاده عبدالله-جنب دبیرستان حاج حسن رنجبر-آموزشکده فنی و حرفه ای آمل توحید-تلفن-</w:t>
      </w:r>
      <w:r w:rsidR="00037ADA" w:rsidRPr="00F1093D">
        <w:rPr>
          <w:rFonts w:cs="B Titr" w:hint="cs"/>
          <w:sz w:val="18"/>
          <w:szCs w:val="18"/>
          <w:rtl/>
        </w:rPr>
        <w:t xml:space="preserve"> </w:t>
      </w:r>
      <w:r w:rsidR="00F1093D" w:rsidRPr="00F1093D">
        <w:rPr>
          <w:rFonts w:cs="B Titr" w:hint="cs"/>
          <w:sz w:val="18"/>
          <w:szCs w:val="18"/>
          <w:rtl/>
        </w:rPr>
        <w:t>4</w:t>
      </w:r>
      <w:r w:rsidRPr="00F1093D">
        <w:rPr>
          <w:rFonts w:cs="B Titr" w:hint="cs"/>
          <w:sz w:val="18"/>
          <w:szCs w:val="18"/>
          <w:rtl/>
        </w:rPr>
        <w:t>3124001</w:t>
      </w:r>
      <w:r w:rsidR="00037ADA" w:rsidRPr="00F1093D">
        <w:rPr>
          <w:rFonts w:cs="B Titr" w:hint="cs"/>
          <w:sz w:val="18"/>
          <w:szCs w:val="18"/>
          <w:rtl/>
        </w:rPr>
        <w:t xml:space="preserve">   </w:t>
      </w:r>
      <w:r w:rsidRPr="00F1093D">
        <w:rPr>
          <w:rFonts w:cs="B Titr" w:hint="cs"/>
          <w:sz w:val="18"/>
          <w:szCs w:val="18"/>
          <w:rtl/>
        </w:rPr>
        <w:t>-43124008</w:t>
      </w:r>
    </w:p>
    <w:sectPr w:rsidR="00907392" w:rsidRPr="00F1093D" w:rsidSect="00907392">
      <w:pgSz w:w="12240" w:h="15840"/>
      <w:pgMar w:top="851" w:right="900" w:bottom="14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C01AF"/>
    <w:multiLevelType w:val="hybridMultilevel"/>
    <w:tmpl w:val="CF5EC536"/>
    <w:lvl w:ilvl="0" w:tplc="0636B3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907392"/>
    <w:rsid w:val="00037ADA"/>
    <w:rsid w:val="00054712"/>
    <w:rsid w:val="00062E39"/>
    <w:rsid w:val="001A2B46"/>
    <w:rsid w:val="00246A69"/>
    <w:rsid w:val="002E70B9"/>
    <w:rsid w:val="00373D31"/>
    <w:rsid w:val="003A2962"/>
    <w:rsid w:val="00582B11"/>
    <w:rsid w:val="006E442E"/>
    <w:rsid w:val="00736FBE"/>
    <w:rsid w:val="00760886"/>
    <w:rsid w:val="00774233"/>
    <w:rsid w:val="00907392"/>
    <w:rsid w:val="00A06A8B"/>
    <w:rsid w:val="00B215D7"/>
    <w:rsid w:val="00BB5053"/>
    <w:rsid w:val="00C41D17"/>
    <w:rsid w:val="00C85BE0"/>
    <w:rsid w:val="00E5675D"/>
    <w:rsid w:val="00F1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39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B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8C18A-4BFA-4C27-B342-90C208EC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14</cp:revision>
  <cp:lastPrinted>2019-01-28T07:29:00Z</cp:lastPrinted>
  <dcterms:created xsi:type="dcterms:W3CDTF">2019-01-28T06:22:00Z</dcterms:created>
  <dcterms:modified xsi:type="dcterms:W3CDTF">2019-01-28T07:34:00Z</dcterms:modified>
</cp:coreProperties>
</file>