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20D" w:rsidRPr="003D3F92" w:rsidRDefault="009E3F22" w:rsidP="009E3F22">
      <w:pPr>
        <w:bidi/>
        <w:jc w:val="center"/>
        <w:rPr>
          <w:rFonts w:cs="B Titr" w:hint="cs"/>
          <w:sz w:val="16"/>
          <w:szCs w:val="16"/>
          <w:rtl/>
          <w:lang w:bidi="fa-IR"/>
        </w:rPr>
      </w:pPr>
      <w:r w:rsidRPr="003D3F92">
        <w:rPr>
          <w:rFonts w:cs="B Titr" w:hint="cs"/>
          <w:sz w:val="16"/>
          <w:szCs w:val="16"/>
          <w:rtl/>
          <w:lang w:bidi="fa-IR"/>
        </w:rPr>
        <w:t>باسمه تعالی</w:t>
      </w:r>
    </w:p>
    <w:p w:rsidR="009E3F22" w:rsidRPr="003D3F92" w:rsidRDefault="009E3F22" w:rsidP="003D3F92">
      <w:pPr>
        <w:bidi/>
        <w:spacing w:line="240" w:lineRule="auto"/>
        <w:jc w:val="center"/>
        <w:rPr>
          <w:rFonts w:cs="B Titr" w:hint="cs"/>
          <w:sz w:val="24"/>
          <w:szCs w:val="24"/>
          <w:rtl/>
          <w:lang w:bidi="fa-IR"/>
        </w:rPr>
      </w:pPr>
      <w:r w:rsidRPr="003D3F92">
        <w:rPr>
          <w:rFonts w:cs="B Titr" w:hint="cs"/>
          <w:sz w:val="24"/>
          <w:szCs w:val="24"/>
          <w:rtl/>
          <w:lang w:bidi="fa-IR"/>
        </w:rPr>
        <w:t>آموزشکده دختران آمل</w:t>
      </w:r>
      <w:r w:rsidR="003D3F92">
        <w:rPr>
          <w:rFonts w:cs="B Titr" w:hint="cs"/>
          <w:sz w:val="24"/>
          <w:szCs w:val="24"/>
          <w:rtl/>
          <w:lang w:bidi="fa-IR"/>
        </w:rPr>
        <w:t>-توحید</w:t>
      </w:r>
    </w:p>
    <w:p w:rsidR="009E3F22" w:rsidRPr="003D3F92" w:rsidRDefault="003D3F92" w:rsidP="003D3F92">
      <w:pPr>
        <w:bidi/>
        <w:spacing w:line="240" w:lineRule="auto"/>
        <w:jc w:val="center"/>
        <w:rPr>
          <w:rFonts w:cs="B Titr" w:hint="cs"/>
          <w:sz w:val="34"/>
          <w:szCs w:val="34"/>
          <w:u w:val="single"/>
          <w:rtl/>
          <w:lang w:bidi="fa-IR"/>
        </w:rPr>
      </w:pPr>
      <w:r w:rsidRPr="003D3F92">
        <w:rPr>
          <w:rFonts w:cs="B Titr" w:hint="cs"/>
          <w:sz w:val="34"/>
          <w:szCs w:val="34"/>
          <w:u w:val="single"/>
          <w:rtl/>
          <w:lang w:bidi="fa-IR"/>
        </w:rPr>
        <w:t>«</w:t>
      </w:r>
      <w:r w:rsidR="009E3F22" w:rsidRPr="003D3F92">
        <w:rPr>
          <w:rFonts w:cs="B Titr" w:hint="cs"/>
          <w:sz w:val="34"/>
          <w:szCs w:val="34"/>
          <w:u w:val="single"/>
          <w:rtl/>
          <w:lang w:bidi="fa-IR"/>
        </w:rPr>
        <w:t>فرم درخواست مرخصی</w:t>
      </w:r>
      <w:r w:rsidRPr="003D3F92">
        <w:rPr>
          <w:rFonts w:cs="B Titr" w:hint="cs"/>
          <w:sz w:val="34"/>
          <w:szCs w:val="34"/>
          <w:u w:val="single"/>
          <w:rtl/>
          <w:lang w:bidi="fa-IR"/>
        </w:rPr>
        <w:t>»</w:t>
      </w:r>
    </w:p>
    <w:p w:rsidR="00E2323C" w:rsidRDefault="009E3F22" w:rsidP="00E2323C">
      <w:pPr>
        <w:bidi/>
        <w:rPr>
          <w:rFonts w:cs="B Nazanin" w:hint="cs"/>
          <w:sz w:val="28"/>
          <w:szCs w:val="28"/>
          <w:rtl/>
          <w:lang w:bidi="fa-IR"/>
        </w:rPr>
      </w:pPr>
      <w:r w:rsidRPr="00E2323C">
        <w:rPr>
          <w:rFonts w:cs="B Nazanin" w:hint="cs"/>
          <w:sz w:val="28"/>
          <w:szCs w:val="28"/>
          <w:rtl/>
          <w:lang w:bidi="fa-IR"/>
        </w:rPr>
        <w:t>اینجانب.......</w:t>
      </w:r>
      <w:r w:rsidR="00E2323C">
        <w:rPr>
          <w:rFonts w:cs="B Nazanin" w:hint="cs"/>
          <w:sz w:val="28"/>
          <w:szCs w:val="28"/>
          <w:rtl/>
          <w:lang w:bidi="fa-IR"/>
        </w:rPr>
        <w:t>.............</w:t>
      </w:r>
      <w:r w:rsidRPr="00E2323C">
        <w:rPr>
          <w:rFonts w:cs="B Nazanin" w:hint="cs"/>
          <w:sz w:val="28"/>
          <w:szCs w:val="28"/>
          <w:rtl/>
          <w:lang w:bidi="fa-IR"/>
        </w:rPr>
        <w:t>................ دانشجوی رشته.............</w:t>
      </w:r>
      <w:r w:rsidR="00E2323C">
        <w:rPr>
          <w:rFonts w:cs="B Nazanin" w:hint="cs"/>
          <w:sz w:val="28"/>
          <w:szCs w:val="28"/>
          <w:rtl/>
          <w:lang w:bidi="fa-IR"/>
        </w:rPr>
        <w:t>...</w:t>
      </w:r>
      <w:r w:rsidRPr="00E2323C">
        <w:rPr>
          <w:rFonts w:cs="B Nazanin" w:hint="cs"/>
          <w:sz w:val="28"/>
          <w:szCs w:val="28"/>
          <w:rtl/>
          <w:lang w:bidi="fa-IR"/>
        </w:rPr>
        <w:t>......مقطع کاردانی/ کارشناسی   روزانه  / شبانه   به</w:t>
      </w:r>
    </w:p>
    <w:p w:rsidR="00E2323C" w:rsidRDefault="009E3F22" w:rsidP="00E2323C">
      <w:pPr>
        <w:bidi/>
        <w:rPr>
          <w:rFonts w:cs="B Nazanin" w:hint="cs"/>
          <w:sz w:val="28"/>
          <w:szCs w:val="28"/>
          <w:rtl/>
          <w:lang w:bidi="fa-IR"/>
        </w:rPr>
      </w:pPr>
      <w:r w:rsidRPr="00E2323C">
        <w:rPr>
          <w:rFonts w:cs="B Nazanin" w:hint="cs"/>
          <w:sz w:val="28"/>
          <w:szCs w:val="28"/>
          <w:rtl/>
          <w:lang w:bidi="fa-IR"/>
        </w:rPr>
        <w:t xml:space="preserve"> شماره دانشجویی .........</w:t>
      </w:r>
      <w:r w:rsidR="00E2323C">
        <w:rPr>
          <w:rFonts w:cs="B Nazanin" w:hint="cs"/>
          <w:sz w:val="28"/>
          <w:szCs w:val="28"/>
          <w:rtl/>
          <w:lang w:bidi="fa-IR"/>
        </w:rPr>
        <w:t>................</w:t>
      </w:r>
      <w:r w:rsidRPr="00E2323C">
        <w:rPr>
          <w:rFonts w:cs="B Nazanin" w:hint="cs"/>
          <w:sz w:val="28"/>
          <w:szCs w:val="28"/>
          <w:rtl/>
          <w:lang w:bidi="fa-IR"/>
        </w:rPr>
        <w:t>.......... به شماره ملی..............</w:t>
      </w:r>
      <w:r w:rsidR="00E2323C">
        <w:rPr>
          <w:rFonts w:cs="B Nazanin" w:hint="cs"/>
          <w:sz w:val="28"/>
          <w:szCs w:val="28"/>
          <w:rtl/>
          <w:lang w:bidi="fa-IR"/>
        </w:rPr>
        <w:t>....................</w:t>
      </w:r>
      <w:r w:rsidRPr="00E2323C">
        <w:rPr>
          <w:rFonts w:cs="B Nazanin" w:hint="cs"/>
          <w:sz w:val="28"/>
          <w:szCs w:val="28"/>
          <w:rtl/>
          <w:lang w:bidi="fa-IR"/>
        </w:rPr>
        <w:t>... که تعداد .............واحد درسی را در</w:t>
      </w:r>
    </w:p>
    <w:p w:rsidR="009E3F22" w:rsidRPr="00E2323C" w:rsidRDefault="009E3F22" w:rsidP="00E2323C">
      <w:pPr>
        <w:bidi/>
        <w:rPr>
          <w:rFonts w:cs="B Nazanin" w:hint="cs"/>
          <w:sz w:val="28"/>
          <w:szCs w:val="28"/>
          <w:rtl/>
          <w:lang w:bidi="fa-IR"/>
        </w:rPr>
      </w:pPr>
      <w:bookmarkStart w:id="0" w:name="_GoBack"/>
      <w:bookmarkEnd w:id="0"/>
      <w:r w:rsidRPr="00E2323C">
        <w:rPr>
          <w:rFonts w:cs="B Nazanin" w:hint="cs"/>
          <w:sz w:val="28"/>
          <w:szCs w:val="28"/>
          <w:rtl/>
          <w:lang w:bidi="fa-IR"/>
        </w:rPr>
        <w:t xml:space="preserve"> طی ...........نیمسال گذرانده ام </w:t>
      </w:r>
      <w:r w:rsidR="00FB331C" w:rsidRPr="00E2323C">
        <w:rPr>
          <w:rFonts w:cs="B Nazanin" w:hint="cs"/>
          <w:sz w:val="28"/>
          <w:szCs w:val="28"/>
          <w:rtl/>
          <w:lang w:bidi="fa-IR"/>
        </w:rPr>
        <w:t>و متقاضی استفاده از مرخصی تحصیلی در نیمسال ................. سال............. می باشم.</w:t>
      </w:r>
    </w:p>
    <w:p w:rsidR="00FB331C" w:rsidRPr="00E2323C" w:rsidRDefault="00FB331C" w:rsidP="00E2323C">
      <w:pPr>
        <w:bidi/>
        <w:rPr>
          <w:rFonts w:cs="B Nazanin" w:hint="cs"/>
          <w:sz w:val="28"/>
          <w:szCs w:val="28"/>
          <w:rtl/>
          <w:lang w:bidi="fa-IR"/>
        </w:rPr>
      </w:pPr>
      <w:r w:rsidRPr="00E2323C">
        <w:rPr>
          <w:rFonts w:cs="B Nazanin" w:hint="cs"/>
          <w:sz w:val="28"/>
          <w:szCs w:val="28"/>
          <w:rtl/>
          <w:lang w:bidi="fa-IR"/>
        </w:rPr>
        <w:t>قبلا از مرخصی تحصیلی در نیمسال .......استفاده نموده ام.</w:t>
      </w:r>
    </w:p>
    <w:p w:rsidR="00FB331C" w:rsidRPr="00E2323C" w:rsidRDefault="00FB331C" w:rsidP="00E2323C">
      <w:pPr>
        <w:bidi/>
        <w:rPr>
          <w:rFonts w:cs="B Nazanin" w:hint="cs"/>
          <w:sz w:val="28"/>
          <w:szCs w:val="28"/>
          <w:rtl/>
          <w:lang w:bidi="fa-IR"/>
        </w:rPr>
      </w:pPr>
      <w:r w:rsidRPr="00E2323C">
        <w:rPr>
          <w:rFonts w:cs="B Nazanin" w:hint="cs"/>
          <w:sz w:val="28"/>
          <w:szCs w:val="28"/>
          <w:rtl/>
          <w:lang w:bidi="fa-IR"/>
        </w:rPr>
        <w:t>قبلا از مرخصی تحصیلی استفاده ننموده ام.</w:t>
      </w:r>
    </w:p>
    <w:p w:rsidR="00FB331C" w:rsidRPr="00E2323C" w:rsidRDefault="00FB331C" w:rsidP="00E2323C">
      <w:pPr>
        <w:bidi/>
        <w:rPr>
          <w:rFonts w:cs="B Nazanin" w:hint="cs"/>
          <w:sz w:val="28"/>
          <w:szCs w:val="28"/>
          <w:rtl/>
          <w:lang w:bidi="fa-IR"/>
        </w:rPr>
      </w:pPr>
      <w:r w:rsidRPr="00E2323C">
        <w:rPr>
          <w:rFonts w:cs="B Nazanin" w:hint="cs"/>
          <w:sz w:val="28"/>
          <w:szCs w:val="28"/>
          <w:rtl/>
          <w:lang w:bidi="fa-IR"/>
        </w:rPr>
        <w:t>مشکلات ناشی</w:t>
      </w:r>
      <w:r w:rsidR="00B40271" w:rsidRPr="00E2323C">
        <w:rPr>
          <w:rFonts w:cs="B Nazanin" w:hint="cs"/>
          <w:sz w:val="28"/>
          <w:szCs w:val="28"/>
          <w:rtl/>
          <w:lang w:bidi="fa-IR"/>
        </w:rPr>
        <w:t xml:space="preserve"> از انتخاب واحد بر عهده دانشجو می باشد. </w:t>
      </w:r>
    </w:p>
    <w:p w:rsidR="00B40271" w:rsidRPr="00E2323C" w:rsidRDefault="00B40271" w:rsidP="00E2323C">
      <w:pPr>
        <w:bidi/>
        <w:rPr>
          <w:rFonts w:cs="B Nazanin" w:hint="cs"/>
          <w:sz w:val="28"/>
          <w:szCs w:val="28"/>
          <w:rtl/>
          <w:lang w:bidi="fa-IR"/>
        </w:rPr>
      </w:pPr>
      <w:r w:rsidRPr="00E2323C">
        <w:rPr>
          <w:rFonts w:cs="B Nazanin" w:hint="cs"/>
          <w:sz w:val="28"/>
          <w:szCs w:val="28"/>
          <w:rtl/>
          <w:lang w:bidi="fa-IR"/>
        </w:rPr>
        <w:t>تلفن:</w:t>
      </w:r>
    </w:p>
    <w:p w:rsidR="00B40271" w:rsidRPr="00E2323C" w:rsidRDefault="00B40271" w:rsidP="00E2323C">
      <w:pPr>
        <w:bidi/>
        <w:rPr>
          <w:rFonts w:cs="B Nazanin" w:hint="cs"/>
          <w:sz w:val="28"/>
          <w:szCs w:val="28"/>
          <w:rtl/>
          <w:lang w:bidi="fa-IR"/>
        </w:rPr>
      </w:pPr>
    </w:p>
    <w:p w:rsidR="00B40271" w:rsidRPr="00E2323C" w:rsidRDefault="00B40271" w:rsidP="00E2323C">
      <w:pPr>
        <w:bidi/>
        <w:rPr>
          <w:rFonts w:cs="B Nazanin" w:hint="cs"/>
          <w:sz w:val="28"/>
          <w:szCs w:val="28"/>
          <w:rtl/>
          <w:lang w:bidi="fa-IR"/>
        </w:rPr>
      </w:pPr>
      <w:r w:rsidRPr="00E2323C">
        <w:rPr>
          <w:rFonts w:cs="B Nazanin" w:hint="cs"/>
          <w:sz w:val="28"/>
          <w:szCs w:val="28"/>
          <w:rtl/>
          <w:lang w:bidi="fa-IR"/>
        </w:rPr>
        <w:t>تاریخ و امضا دانشجو:</w:t>
      </w:r>
    </w:p>
    <w:p w:rsidR="00B40271" w:rsidRPr="00E2323C" w:rsidRDefault="00B40271" w:rsidP="00E2323C">
      <w:pPr>
        <w:bidi/>
        <w:rPr>
          <w:rFonts w:cs="B Nazanin" w:hint="cs"/>
          <w:sz w:val="28"/>
          <w:szCs w:val="28"/>
          <w:rtl/>
          <w:lang w:bidi="fa-IR"/>
        </w:rPr>
      </w:pPr>
    </w:p>
    <w:p w:rsidR="00B40271" w:rsidRPr="00E2323C" w:rsidRDefault="00B40271" w:rsidP="00E2323C">
      <w:pPr>
        <w:bidi/>
        <w:rPr>
          <w:rFonts w:cs="B Nazanin" w:hint="cs"/>
          <w:sz w:val="28"/>
          <w:szCs w:val="28"/>
          <w:rtl/>
          <w:lang w:bidi="fa-IR"/>
        </w:rPr>
      </w:pPr>
      <w:r w:rsidRPr="00E2323C">
        <w:rPr>
          <w:rFonts w:cs="B Nazanin" w:hint="cs"/>
          <w:sz w:val="28"/>
          <w:szCs w:val="28"/>
          <w:rtl/>
          <w:lang w:bidi="fa-IR"/>
        </w:rPr>
        <w:t>تایید اداره آموزش</w:t>
      </w:r>
    </w:p>
    <w:sectPr w:rsidR="00B40271" w:rsidRPr="00E2323C" w:rsidSect="00E2323C">
      <w:pgSz w:w="12240" w:h="15840"/>
      <w:pgMar w:top="1440" w:right="1080" w:bottom="1440" w:left="1080" w:header="720" w:footer="720" w:gutter="0"/>
      <w:pgBorders w:offsetFrom="page">
        <w:top w:val="confettiOutline" w:sz="20" w:space="24" w:color="auto"/>
        <w:left w:val="confettiOutline" w:sz="20" w:space="24" w:color="auto"/>
        <w:bottom w:val="confettiOutline" w:sz="20" w:space="24" w:color="auto"/>
        <w:right w:val="confettiOutline" w:sz="20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F22"/>
    <w:rsid w:val="003D3F92"/>
    <w:rsid w:val="009E3F22"/>
    <w:rsid w:val="00B40271"/>
    <w:rsid w:val="00BA020D"/>
    <w:rsid w:val="00E2323C"/>
    <w:rsid w:val="00FB3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5</cp:revision>
  <cp:lastPrinted>2019-10-15T08:32:00Z</cp:lastPrinted>
  <dcterms:created xsi:type="dcterms:W3CDTF">2019-10-15T08:19:00Z</dcterms:created>
  <dcterms:modified xsi:type="dcterms:W3CDTF">2019-10-15T08:32:00Z</dcterms:modified>
</cp:coreProperties>
</file>